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E388" w14:textId="5CE92E8A" w:rsidR="007D4779" w:rsidRDefault="007D4779">
      <w:r>
        <w:t xml:space="preserve">On Page: </w:t>
      </w:r>
      <w:hyperlink r:id="rId5" w:history="1">
        <w:r w:rsidRPr="00B7305D">
          <w:rPr>
            <w:rStyle w:val="Hyperlink"/>
          </w:rPr>
          <w:t>https://epi.grants.cancer.gov/asa24/resources/cleaning.html</w:t>
        </w:r>
      </w:hyperlink>
    </w:p>
    <w:p w14:paraId="5C52B5AF" w14:textId="77777777" w:rsidR="007D4779" w:rsidRDefault="007D4779" w:rsidP="007D4779">
      <w:pPr>
        <w:pStyle w:val="Heading1"/>
        <w:shd w:val="clear" w:color="auto" w:fill="F8F8F8"/>
        <w:spacing w:before="0" w:beforeAutospacing="0" w:after="0" w:afterAutospacing="0"/>
        <w:rPr>
          <w:rFonts w:ascii="Merriweather" w:hAnsi="Merriweather"/>
          <w:b w:val="0"/>
          <w:bCs w:val="0"/>
          <w:color w:val="212529"/>
        </w:rPr>
      </w:pPr>
      <w:r>
        <w:rPr>
          <w:rFonts w:ascii="Merriweather" w:hAnsi="Merriweather"/>
          <w:b w:val="0"/>
          <w:bCs w:val="0"/>
          <w:color w:val="212529"/>
        </w:rPr>
        <w:t>Reviewing &amp; Cleaning ASA24® Data</w:t>
      </w:r>
    </w:p>
    <w:p w14:paraId="23A8ECEE" w14:textId="288D1EA3" w:rsidR="007D4779" w:rsidRDefault="007D4779" w:rsidP="007D4779">
      <w:pPr>
        <w:shd w:val="clear" w:color="auto" w:fill="FFFFFF"/>
        <w:spacing w:after="0"/>
        <w:rPr>
          <w:rFonts w:ascii="Source Sans Pro" w:hAnsi="Source Sans Pro"/>
          <w:color w:val="212529"/>
          <w:sz w:val="27"/>
          <w:szCs w:val="27"/>
        </w:rPr>
      </w:pPr>
      <w:r>
        <w:rPr>
          <w:rFonts w:ascii="Source Sans Pro" w:hAnsi="Source Sans Pro"/>
          <w:noProof/>
          <w:color w:val="212529"/>
          <w:sz w:val="27"/>
          <w:szCs w:val="27"/>
        </w:rPr>
        <w:drawing>
          <wp:inline distT="0" distB="0" distL="0" distR="0" wp14:anchorId="19909FE4" wp14:editId="21006E1D">
            <wp:extent cx="4476750" cy="704850"/>
            <wp:effectExtent l="0" t="0" r="0" b="0"/>
            <wp:docPr id="1" name="Picture 1" descr="AS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A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0" cy="704850"/>
                    </a:xfrm>
                    <a:prstGeom prst="rect">
                      <a:avLst/>
                    </a:prstGeom>
                    <a:noFill/>
                    <a:ln>
                      <a:noFill/>
                    </a:ln>
                  </pic:spPr>
                </pic:pic>
              </a:graphicData>
            </a:graphic>
          </wp:inline>
        </w:drawing>
      </w:r>
    </w:p>
    <w:p w14:paraId="22961944" w14:textId="77777777" w:rsidR="007D4779" w:rsidRDefault="007D4779" w:rsidP="007D4779">
      <w:pPr>
        <w:pStyle w:val="Heading2"/>
        <w:shd w:val="clear" w:color="auto" w:fill="FFFFFF"/>
        <w:spacing w:before="0" w:beforeAutospacing="0"/>
        <w:rPr>
          <w:rFonts w:ascii="Source Sans Pro" w:hAnsi="Source Sans Pro"/>
          <w:color w:val="212529"/>
        </w:rPr>
      </w:pPr>
      <w:r>
        <w:rPr>
          <w:rFonts w:ascii="Source Sans Pro" w:hAnsi="Source Sans Pro"/>
          <w:color w:val="212529"/>
        </w:rPr>
        <w:t>On this page...</w:t>
      </w:r>
    </w:p>
    <w:p w14:paraId="7353FF05" w14:textId="77777777" w:rsidR="007D4779" w:rsidRDefault="00AF54AE" w:rsidP="007D4779">
      <w:pPr>
        <w:numPr>
          <w:ilvl w:val="0"/>
          <w:numId w:val="3"/>
        </w:numPr>
        <w:shd w:val="clear" w:color="auto" w:fill="FFFFFF"/>
        <w:spacing w:before="100" w:beforeAutospacing="1" w:after="100" w:afterAutospacing="1" w:line="240" w:lineRule="auto"/>
        <w:rPr>
          <w:rFonts w:ascii="Source Sans Pro" w:hAnsi="Source Sans Pro"/>
          <w:color w:val="212529"/>
          <w:sz w:val="27"/>
          <w:szCs w:val="27"/>
        </w:rPr>
      </w:pPr>
      <w:hyperlink r:id="rId7" w:anchor="guidelines" w:history="1">
        <w:r w:rsidR="007D4779">
          <w:rPr>
            <w:rStyle w:val="Hyperlink"/>
            <w:rFonts w:ascii="Source Sans Pro" w:hAnsi="Source Sans Pro"/>
            <w:color w:val="006EE4"/>
            <w:sz w:val="27"/>
            <w:szCs w:val="27"/>
          </w:rPr>
          <w:t>General Guidelines for Reviewing &amp; Cleaning Data</w:t>
        </w:r>
      </w:hyperlink>
    </w:p>
    <w:p w14:paraId="786B614B" w14:textId="77777777" w:rsidR="007D4779" w:rsidRDefault="00AF54AE" w:rsidP="007D4779">
      <w:pPr>
        <w:numPr>
          <w:ilvl w:val="0"/>
          <w:numId w:val="3"/>
        </w:numPr>
        <w:shd w:val="clear" w:color="auto" w:fill="FFFFFF"/>
        <w:spacing w:before="100" w:beforeAutospacing="1" w:after="100" w:afterAutospacing="1" w:line="240" w:lineRule="auto"/>
        <w:rPr>
          <w:rFonts w:ascii="Source Sans Pro" w:hAnsi="Source Sans Pro"/>
          <w:color w:val="212529"/>
          <w:sz w:val="27"/>
          <w:szCs w:val="27"/>
        </w:rPr>
      </w:pPr>
      <w:hyperlink r:id="rId8" w:anchor="import" w:history="1">
        <w:r w:rsidR="007D4779">
          <w:rPr>
            <w:rStyle w:val="Hyperlink"/>
            <w:rFonts w:ascii="Source Sans Pro" w:hAnsi="Source Sans Pro"/>
            <w:color w:val="006EE4"/>
            <w:sz w:val="27"/>
            <w:szCs w:val="27"/>
          </w:rPr>
          <w:t>Importing CSV Files into SAS</w:t>
        </w:r>
      </w:hyperlink>
    </w:p>
    <w:p w14:paraId="4A806B76" w14:textId="77777777" w:rsidR="007D4779" w:rsidRDefault="00AF54AE" w:rsidP="007D4779">
      <w:pPr>
        <w:numPr>
          <w:ilvl w:val="0"/>
          <w:numId w:val="3"/>
        </w:numPr>
        <w:shd w:val="clear" w:color="auto" w:fill="FFFFFF"/>
        <w:spacing w:before="100" w:beforeAutospacing="1" w:after="100" w:afterAutospacing="1" w:line="240" w:lineRule="auto"/>
        <w:rPr>
          <w:rFonts w:ascii="Source Sans Pro" w:hAnsi="Source Sans Pro"/>
          <w:color w:val="212529"/>
          <w:sz w:val="27"/>
          <w:szCs w:val="27"/>
        </w:rPr>
      </w:pPr>
      <w:hyperlink r:id="rId9" w:anchor="calculate" w:history="1">
        <w:r w:rsidR="007D4779">
          <w:rPr>
            <w:rStyle w:val="Hyperlink"/>
            <w:rFonts w:ascii="Source Sans Pro" w:hAnsi="Source Sans Pro"/>
            <w:color w:val="006EE4"/>
            <w:sz w:val="27"/>
            <w:szCs w:val="27"/>
          </w:rPr>
          <w:t>Calculating Food Patterns Equivalents Database Food Group Equivalents</w:t>
        </w:r>
      </w:hyperlink>
    </w:p>
    <w:p w14:paraId="3BA77964" w14:textId="77777777" w:rsidR="007D4779" w:rsidRDefault="007D4779" w:rsidP="007D4779">
      <w:pPr>
        <w:pStyle w:val="Heading2"/>
        <w:shd w:val="clear" w:color="auto" w:fill="FFFFFF"/>
        <w:spacing w:before="0" w:beforeAutospacing="0"/>
        <w:rPr>
          <w:rFonts w:ascii="Source Sans Pro" w:hAnsi="Source Sans Pro"/>
          <w:color w:val="212529"/>
        </w:rPr>
      </w:pPr>
      <w:bookmarkStart w:id="0" w:name="guidelines"/>
      <w:bookmarkEnd w:id="0"/>
      <w:r>
        <w:rPr>
          <w:rFonts w:ascii="Source Sans Pro" w:hAnsi="Source Sans Pro"/>
          <w:color w:val="212529"/>
        </w:rPr>
        <w:t>General Guidelines for Reviewing &amp; Cleaning Data</w:t>
      </w:r>
    </w:p>
    <w:p w14:paraId="22E8BDE8"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Researchers using the ASA24 system should consider how best to review and clean ASA24 data based on individual study needs and interests. The following document provides general guidelines from the National Cancer Institute (NCI) regarding how to review and edit ASA24 data.</w:t>
      </w:r>
    </w:p>
    <w:p w14:paraId="55CA392F" w14:textId="77777777" w:rsidR="007D4779" w:rsidRDefault="00AF54AE" w:rsidP="007D4779">
      <w:pPr>
        <w:numPr>
          <w:ilvl w:val="0"/>
          <w:numId w:val="4"/>
        </w:numPr>
        <w:shd w:val="clear" w:color="auto" w:fill="FFFFFF"/>
        <w:spacing w:before="100" w:beforeAutospacing="1" w:after="100" w:afterAutospacing="1" w:line="240" w:lineRule="auto"/>
        <w:rPr>
          <w:rFonts w:ascii="Source Sans Pro" w:hAnsi="Source Sans Pro"/>
          <w:color w:val="212529"/>
          <w:sz w:val="27"/>
          <w:szCs w:val="27"/>
        </w:rPr>
      </w:pPr>
      <w:hyperlink r:id="rId10" w:tgtFrame="_blank" w:history="1">
        <w:r w:rsidR="007D4779">
          <w:rPr>
            <w:rStyle w:val="Hyperlink"/>
            <w:rFonts w:ascii="Source Sans Pro" w:hAnsi="Source Sans Pro"/>
            <w:color w:val="006EE4"/>
            <w:sz w:val="27"/>
            <w:szCs w:val="27"/>
          </w:rPr>
          <w:t>Reviewing &amp; Cleaning ASA24 Data </w:t>
        </w:r>
        <w:r w:rsidR="007D4779">
          <w:rPr>
            <w:rStyle w:val="Hyperlink"/>
            <w:rFonts w:ascii="Source Sans Pro" w:hAnsi="Source Sans Pro"/>
            <w:color w:val="006EE4"/>
          </w:rPr>
          <w:t>[PDF - 272 KB]</w:t>
        </w:r>
      </w:hyperlink>
    </w:p>
    <w:p w14:paraId="4A0099FD" w14:textId="77777777" w:rsidR="007D4779" w:rsidRDefault="007D4779" w:rsidP="007D4779">
      <w:pPr>
        <w:pStyle w:val="Heading2"/>
        <w:shd w:val="clear" w:color="auto" w:fill="FFFFFF"/>
        <w:spacing w:before="0" w:beforeAutospacing="0"/>
        <w:rPr>
          <w:rFonts w:ascii="Source Sans Pro" w:hAnsi="Source Sans Pro"/>
          <w:color w:val="212529"/>
        </w:rPr>
      </w:pPr>
      <w:bookmarkStart w:id="1" w:name="import"/>
      <w:bookmarkEnd w:id="1"/>
      <w:r>
        <w:rPr>
          <w:rFonts w:ascii="Source Sans Pro" w:hAnsi="Source Sans Pro"/>
          <w:color w:val="212529"/>
        </w:rPr>
        <w:t>Importing CSV Files into SAS</w:t>
      </w:r>
    </w:p>
    <w:p w14:paraId="1420578E"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The ASA24 system provides Researchers with their data in CSV format. CSV files can be imported into any number of software applications for data review, cleaning, and analysis purposes. Since SAS is a commonly used software program, we have provided SAS code to assist Researchers with importing ASA24 CSV files into SAS. Researchers who use this SAS code should verify the SAS log and the resulting SAS datasets have correctly processed your study’s CSV files.</w:t>
      </w:r>
    </w:p>
    <w:p w14:paraId="64182CA3" w14:textId="77777777" w:rsidR="001B27EE" w:rsidRDefault="001B27EE" w:rsidP="007D4779">
      <w:pPr>
        <w:shd w:val="clear" w:color="auto" w:fill="FFFFFF"/>
        <w:rPr>
          <w:ins w:id="2" w:author="Tara Lynn Paul" w:date="2024-04-22T16:50:00Z"/>
          <w:rStyle w:val="Strong"/>
          <w:rFonts w:ascii="Source Sans Pro" w:hAnsi="Source Sans Pro"/>
          <w:b w:val="0"/>
          <w:bCs w:val="0"/>
          <w:color w:val="212529"/>
          <w:sz w:val="27"/>
          <w:szCs w:val="27"/>
        </w:rPr>
      </w:pPr>
      <w:ins w:id="3" w:author="Tara Lynn Paul" w:date="2024-04-22T16:50:00Z">
        <w:r>
          <w:rPr>
            <w:rStyle w:val="Strong"/>
            <w:rFonts w:ascii="Source Sans Pro" w:hAnsi="Source Sans Pro"/>
            <w:color w:val="212529"/>
            <w:sz w:val="27"/>
            <w:szCs w:val="27"/>
          </w:rPr>
          <w:t>For ASA24-2024:</w:t>
        </w:r>
      </w:ins>
    </w:p>
    <w:p w14:paraId="3E73BDD3" w14:textId="7F4CCF4A" w:rsidR="001B27EE" w:rsidRPr="00AF54AE" w:rsidRDefault="001B27EE" w:rsidP="001B27EE">
      <w:pPr>
        <w:pStyle w:val="ListParagraph"/>
        <w:numPr>
          <w:ilvl w:val="0"/>
          <w:numId w:val="10"/>
        </w:numPr>
        <w:shd w:val="clear" w:color="auto" w:fill="FFFFFF"/>
        <w:rPr>
          <w:ins w:id="4" w:author="Tara Lynn Paul" w:date="2024-04-22T16:51:00Z"/>
          <w:rStyle w:val="Strong"/>
          <w:rFonts w:ascii="Source Sans Pro" w:hAnsi="Source Sans Pro"/>
          <w:b w:val="0"/>
          <w:bCs w:val="0"/>
          <w:color w:val="212529"/>
          <w:sz w:val="27"/>
          <w:szCs w:val="27"/>
        </w:rPr>
      </w:pPr>
      <w:commentRangeStart w:id="5"/>
      <w:ins w:id="6" w:author="Tara Lynn Paul" w:date="2024-04-22T16:50:00Z">
        <w:r>
          <w:rPr>
            <w:rStyle w:val="Strong"/>
            <w:rFonts w:ascii="Source Sans Pro" w:hAnsi="Source Sans Pro"/>
            <w:b w:val="0"/>
            <w:bCs w:val="0"/>
            <w:color w:val="212529"/>
            <w:sz w:val="27"/>
            <w:szCs w:val="27"/>
          </w:rPr>
          <w:t xml:space="preserve">SAS code to import ASA24-2024 CSV files into SAS for Food Records </w:t>
        </w:r>
      </w:ins>
      <w:ins w:id="7" w:author="Tara Lynn Paul" w:date="2024-04-22T16:51:00Z">
        <w:r w:rsidRPr="00AF54AE">
          <w:rPr>
            <w:rStyle w:val="Strong"/>
            <w:rFonts w:ascii="Source Sans Pro" w:hAnsi="Source Sans Pro"/>
            <w:b w:val="0"/>
            <w:bCs w:val="0"/>
            <w:color w:val="212529"/>
          </w:rPr>
          <w:t>[ZIP - 1</w:t>
        </w:r>
      </w:ins>
      <w:ins w:id="8" w:author="Tara Lynn Paul" w:date="2024-04-22T16:53:00Z">
        <w:r>
          <w:rPr>
            <w:rStyle w:val="Strong"/>
            <w:rFonts w:ascii="Source Sans Pro" w:hAnsi="Source Sans Pro"/>
            <w:b w:val="0"/>
            <w:bCs w:val="0"/>
            <w:color w:val="212529"/>
          </w:rPr>
          <w:t>4</w:t>
        </w:r>
      </w:ins>
      <w:ins w:id="9" w:author="Tara Lynn Paul" w:date="2024-04-22T16:51:00Z">
        <w:r w:rsidRPr="00AF54AE">
          <w:rPr>
            <w:rStyle w:val="Strong"/>
            <w:rFonts w:ascii="Source Sans Pro" w:hAnsi="Source Sans Pro"/>
            <w:b w:val="0"/>
            <w:bCs w:val="0"/>
            <w:color w:val="212529"/>
          </w:rPr>
          <w:t xml:space="preserve"> KB]</w:t>
        </w:r>
      </w:ins>
      <w:commentRangeEnd w:id="5"/>
      <w:ins w:id="10" w:author="Tara Lynn Paul" w:date="2024-04-22T16:52:00Z">
        <w:r>
          <w:rPr>
            <w:rStyle w:val="CommentReference"/>
          </w:rPr>
          <w:commentReference w:id="5"/>
        </w:r>
      </w:ins>
    </w:p>
    <w:p w14:paraId="3B234BA4" w14:textId="33F92A7E" w:rsidR="001B27EE" w:rsidRPr="001B27EE" w:rsidRDefault="001B27EE" w:rsidP="00AF54AE">
      <w:pPr>
        <w:pStyle w:val="ListParagraph"/>
        <w:numPr>
          <w:ilvl w:val="0"/>
          <w:numId w:val="10"/>
        </w:numPr>
        <w:shd w:val="clear" w:color="auto" w:fill="FFFFFF"/>
        <w:rPr>
          <w:ins w:id="11" w:author="Tara Lynn Paul" w:date="2024-04-22T16:50:00Z"/>
          <w:rStyle w:val="Strong"/>
          <w:rFonts w:ascii="Source Sans Pro" w:hAnsi="Source Sans Pro"/>
          <w:b w:val="0"/>
          <w:bCs w:val="0"/>
          <w:color w:val="212529"/>
          <w:sz w:val="27"/>
          <w:szCs w:val="27"/>
        </w:rPr>
      </w:pPr>
      <w:commentRangeStart w:id="12"/>
      <w:ins w:id="13" w:author="Tara Lynn Paul" w:date="2024-04-22T16:51:00Z">
        <w:r>
          <w:rPr>
            <w:rStyle w:val="Strong"/>
            <w:rFonts w:ascii="Source Sans Pro" w:hAnsi="Source Sans Pro"/>
            <w:b w:val="0"/>
            <w:bCs w:val="0"/>
            <w:color w:val="212529"/>
            <w:sz w:val="27"/>
            <w:szCs w:val="27"/>
          </w:rPr>
          <w:t>SAS code to import ASA24-2024 CSV files into SAS for 24-Hour Rec</w:t>
        </w:r>
      </w:ins>
      <w:ins w:id="14" w:author="Tara Lynn Paul" w:date="2024-04-22T16:52:00Z">
        <w:r>
          <w:rPr>
            <w:rStyle w:val="Strong"/>
            <w:rFonts w:ascii="Source Sans Pro" w:hAnsi="Source Sans Pro"/>
            <w:b w:val="0"/>
            <w:bCs w:val="0"/>
            <w:color w:val="212529"/>
            <w:sz w:val="27"/>
            <w:szCs w:val="27"/>
          </w:rPr>
          <w:t>alls</w:t>
        </w:r>
      </w:ins>
      <w:ins w:id="15" w:author="Tara Lynn Paul" w:date="2024-04-22T16:51:00Z">
        <w:r>
          <w:rPr>
            <w:rStyle w:val="Strong"/>
            <w:rFonts w:ascii="Source Sans Pro" w:hAnsi="Source Sans Pro"/>
            <w:b w:val="0"/>
            <w:bCs w:val="0"/>
            <w:color w:val="212529"/>
            <w:sz w:val="27"/>
            <w:szCs w:val="27"/>
          </w:rPr>
          <w:t xml:space="preserve"> </w:t>
        </w:r>
        <w:r w:rsidRPr="00616F96">
          <w:rPr>
            <w:rStyle w:val="Strong"/>
            <w:rFonts w:ascii="Source Sans Pro" w:hAnsi="Source Sans Pro"/>
            <w:b w:val="0"/>
            <w:bCs w:val="0"/>
            <w:color w:val="212529"/>
          </w:rPr>
          <w:t>[ZIP - 1</w:t>
        </w:r>
      </w:ins>
      <w:ins w:id="16" w:author="Tara Lynn Paul" w:date="2024-04-22T16:53:00Z">
        <w:r>
          <w:rPr>
            <w:rStyle w:val="Strong"/>
            <w:rFonts w:ascii="Source Sans Pro" w:hAnsi="Source Sans Pro"/>
            <w:b w:val="0"/>
            <w:bCs w:val="0"/>
            <w:color w:val="212529"/>
          </w:rPr>
          <w:t>4</w:t>
        </w:r>
      </w:ins>
      <w:ins w:id="17" w:author="Tara Lynn Paul" w:date="2024-04-22T16:51:00Z">
        <w:r w:rsidRPr="00616F96">
          <w:rPr>
            <w:rStyle w:val="Strong"/>
            <w:rFonts w:ascii="Source Sans Pro" w:hAnsi="Source Sans Pro"/>
            <w:b w:val="0"/>
            <w:bCs w:val="0"/>
            <w:color w:val="212529"/>
          </w:rPr>
          <w:t xml:space="preserve"> KB]</w:t>
        </w:r>
      </w:ins>
      <w:commentRangeEnd w:id="12"/>
      <w:ins w:id="18" w:author="Tara Lynn Paul" w:date="2024-04-22T16:53:00Z">
        <w:r>
          <w:rPr>
            <w:rStyle w:val="CommentReference"/>
          </w:rPr>
          <w:commentReference w:id="12"/>
        </w:r>
      </w:ins>
    </w:p>
    <w:p w14:paraId="193F9CBE" w14:textId="0C05329F" w:rsidR="007D4779" w:rsidRDefault="007D4779" w:rsidP="007D4779">
      <w:pPr>
        <w:shd w:val="clear" w:color="auto" w:fill="FFFFFF"/>
        <w:rPr>
          <w:rFonts w:ascii="Source Sans Pro" w:hAnsi="Source Sans Pro"/>
          <w:color w:val="212529"/>
          <w:sz w:val="27"/>
          <w:szCs w:val="27"/>
        </w:rPr>
      </w:pPr>
      <w:r>
        <w:rPr>
          <w:rStyle w:val="Strong"/>
          <w:rFonts w:ascii="Source Sans Pro" w:hAnsi="Source Sans Pro"/>
          <w:color w:val="212529"/>
          <w:sz w:val="27"/>
          <w:szCs w:val="27"/>
        </w:rPr>
        <w:t>For ASA24-2022</w:t>
      </w:r>
      <w:r>
        <w:rPr>
          <w:rFonts w:ascii="Source Sans Pro" w:hAnsi="Source Sans Pro"/>
          <w:color w:val="212529"/>
          <w:sz w:val="27"/>
          <w:szCs w:val="27"/>
        </w:rPr>
        <w:t>:</w:t>
      </w:r>
    </w:p>
    <w:p w14:paraId="33469C8B" w14:textId="65729FCF" w:rsidR="007D4779" w:rsidRDefault="00AF54AE" w:rsidP="007D4779">
      <w:pPr>
        <w:numPr>
          <w:ilvl w:val="0"/>
          <w:numId w:val="9"/>
        </w:numPr>
        <w:shd w:val="clear" w:color="auto" w:fill="FFFFFF"/>
        <w:spacing w:before="100" w:beforeAutospacing="1" w:after="100" w:afterAutospacing="1" w:line="240" w:lineRule="auto"/>
        <w:rPr>
          <w:rFonts w:ascii="Source Sans Pro" w:hAnsi="Source Sans Pro"/>
          <w:color w:val="212529"/>
          <w:sz w:val="27"/>
          <w:szCs w:val="27"/>
        </w:rPr>
      </w:pPr>
      <w:hyperlink r:id="rId15" w:history="1">
        <w:r w:rsidR="007D4779">
          <w:rPr>
            <w:rStyle w:val="Hyperlink"/>
            <w:rFonts w:ascii="Source Sans Pro" w:hAnsi="Source Sans Pro"/>
            <w:color w:val="006EE4"/>
            <w:sz w:val="27"/>
            <w:szCs w:val="27"/>
          </w:rPr>
          <w:t>SAS code to import ASA24-2022 CSV files into SAS for Food Records </w:t>
        </w:r>
        <w:r w:rsidR="007D4779">
          <w:rPr>
            <w:rStyle w:val="Hyperlink"/>
            <w:rFonts w:ascii="Source Sans Pro" w:hAnsi="Source Sans Pro"/>
            <w:color w:val="006EE4"/>
          </w:rPr>
          <w:t>[ZIP - 10.9 KB]</w:t>
        </w:r>
      </w:hyperlink>
    </w:p>
    <w:p w14:paraId="69DF86F4" w14:textId="3DAEB0AF" w:rsidR="007D4779" w:rsidRPr="001B27EE" w:rsidRDefault="00AF54AE" w:rsidP="001B27EE">
      <w:pPr>
        <w:numPr>
          <w:ilvl w:val="0"/>
          <w:numId w:val="9"/>
        </w:numPr>
        <w:shd w:val="clear" w:color="auto" w:fill="FFFFFF"/>
        <w:spacing w:before="100" w:beforeAutospacing="1" w:after="100" w:afterAutospacing="1" w:line="240" w:lineRule="auto"/>
        <w:rPr>
          <w:rStyle w:val="Strong"/>
          <w:rFonts w:ascii="Source Sans Pro" w:hAnsi="Source Sans Pro"/>
          <w:b w:val="0"/>
          <w:bCs w:val="0"/>
          <w:color w:val="212529"/>
          <w:sz w:val="27"/>
          <w:szCs w:val="27"/>
        </w:rPr>
      </w:pPr>
      <w:hyperlink r:id="rId16" w:history="1">
        <w:r w:rsidR="007D4779">
          <w:rPr>
            <w:rStyle w:val="Hyperlink"/>
            <w:rFonts w:ascii="Source Sans Pro" w:hAnsi="Source Sans Pro"/>
            <w:color w:val="006EE4"/>
            <w:sz w:val="27"/>
            <w:szCs w:val="27"/>
          </w:rPr>
          <w:t>SAS code to import ASA24-2022 CSV files into SAS for 24-Hour Recalls </w:t>
        </w:r>
        <w:r w:rsidR="007D4779">
          <w:rPr>
            <w:rStyle w:val="Hyperlink"/>
            <w:rFonts w:ascii="Source Sans Pro" w:hAnsi="Source Sans Pro"/>
            <w:color w:val="006EE4"/>
          </w:rPr>
          <w:t>[ZIP - 10.5 KB]</w:t>
        </w:r>
      </w:hyperlink>
    </w:p>
    <w:p w14:paraId="37CB917E" w14:textId="663A691E" w:rsidR="007D4779" w:rsidRDefault="007D4779" w:rsidP="007D4779">
      <w:pPr>
        <w:shd w:val="clear" w:color="auto" w:fill="FFFFFF"/>
        <w:rPr>
          <w:rFonts w:ascii="Source Sans Pro" w:hAnsi="Source Sans Pro"/>
          <w:color w:val="212529"/>
          <w:sz w:val="27"/>
          <w:szCs w:val="27"/>
        </w:rPr>
      </w:pPr>
      <w:r>
        <w:rPr>
          <w:rStyle w:val="Strong"/>
          <w:rFonts w:ascii="Source Sans Pro" w:hAnsi="Source Sans Pro"/>
          <w:color w:val="212529"/>
          <w:sz w:val="27"/>
          <w:szCs w:val="27"/>
        </w:rPr>
        <w:t>For ASA24-2020</w:t>
      </w:r>
      <w:r>
        <w:rPr>
          <w:rFonts w:ascii="Source Sans Pro" w:hAnsi="Source Sans Pro"/>
          <w:color w:val="212529"/>
          <w:sz w:val="27"/>
          <w:szCs w:val="27"/>
        </w:rPr>
        <w:t>:</w:t>
      </w:r>
    </w:p>
    <w:p w14:paraId="17995D60" w14:textId="77777777" w:rsidR="007D4779" w:rsidRDefault="00AF54AE" w:rsidP="007D4779">
      <w:pPr>
        <w:numPr>
          <w:ilvl w:val="0"/>
          <w:numId w:val="5"/>
        </w:numPr>
        <w:shd w:val="clear" w:color="auto" w:fill="FFFFFF"/>
        <w:spacing w:before="100" w:beforeAutospacing="1" w:after="100" w:afterAutospacing="1" w:line="240" w:lineRule="auto"/>
        <w:rPr>
          <w:rFonts w:ascii="Source Sans Pro" w:hAnsi="Source Sans Pro"/>
          <w:color w:val="212529"/>
          <w:sz w:val="27"/>
          <w:szCs w:val="27"/>
        </w:rPr>
      </w:pPr>
      <w:hyperlink r:id="rId17" w:history="1">
        <w:r w:rsidR="007D4779">
          <w:rPr>
            <w:rStyle w:val="Hyperlink"/>
            <w:rFonts w:ascii="Source Sans Pro" w:hAnsi="Source Sans Pro"/>
            <w:color w:val="006EE4"/>
            <w:sz w:val="27"/>
            <w:szCs w:val="27"/>
          </w:rPr>
          <w:t>SAS code to import ASA24-2020 CSV files into SAS for Food Records </w:t>
        </w:r>
        <w:r w:rsidR="007D4779">
          <w:rPr>
            <w:rStyle w:val="Hyperlink"/>
            <w:rFonts w:ascii="Source Sans Pro" w:hAnsi="Source Sans Pro"/>
            <w:color w:val="006EE4"/>
          </w:rPr>
          <w:t>[ZIP - 10.9 KB]</w:t>
        </w:r>
      </w:hyperlink>
    </w:p>
    <w:p w14:paraId="719FF41A" w14:textId="77777777" w:rsidR="007D4779" w:rsidRDefault="00AF54AE" w:rsidP="007D4779">
      <w:pPr>
        <w:numPr>
          <w:ilvl w:val="0"/>
          <w:numId w:val="5"/>
        </w:numPr>
        <w:shd w:val="clear" w:color="auto" w:fill="FFFFFF"/>
        <w:spacing w:before="100" w:beforeAutospacing="1" w:after="100" w:afterAutospacing="1" w:line="240" w:lineRule="auto"/>
        <w:rPr>
          <w:rFonts w:ascii="Source Sans Pro" w:hAnsi="Source Sans Pro"/>
          <w:color w:val="212529"/>
          <w:sz w:val="27"/>
          <w:szCs w:val="27"/>
        </w:rPr>
      </w:pPr>
      <w:hyperlink r:id="rId18" w:history="1">
        <w:r w:rsidR="007D4779">
          <w:rPr>
            <w:rStyle w:val="Hyperlink"/>
            <w:rFonts w:ascii="Source Sans Pro" w:hAnsi="Source Sans Pro"/>
            <w:color w:val="006EE4"/>
            <w:sz w:val="27"/>
            <w:szCs w:val="27"/>
          </w:rPr>
          <w:t>SAS code to import ASA24-2020 CSV files into SAS for 24-Hour Recalls </w:t>
        </w:r>
        <w:r w:rsidR="007D4779">
          <w:rPr>
            <w:rStyle w:val="Hyperlink"/>
            <w:rFonts w:ascii="Source Sans Pro" w:hAnsi="Source Sans Pro"/>
            <w:color w:val="006EE4"/>
          </w:rPr>
          <w:t>[ZIP - 10.5 KB]</w:t>
        </w:r>
      </w:hyperlink>
    </w:p>
    <w:p w14:paraId="20648D8C" w14:textId="77777777" w:rsidR="007D4779" w:rsidRDefault="007D4779" w:rsidP="007D4779">
      <w:pPr>
        <w:shd w:val="clear" w:color="auto" w:fill="FFFFFF"/>
        <w:spacing w:after="0"/>
        <w:rPr>
          <w:rFonts w:ascii="Source Sans Pro" w:hAnsi="Source Sans Pro"/>
          <w:color w:val="212529"/>
          <w:sz w:val="27"/>
          <w:szCs w:val="27"/>
        </w:rPr>
      </w:pPr>
      <w:r>
        <w:rPr>
          <w:rStyle w:val="Strong"/>
          <w:rFonts w:ascii="Source Sans Pro" w:hAnsi="Source Sans Pro"/>
          <w:color w:val="212529"/>
          <w:sz w:val="27"/>
          <w:szCs w:val="27"/>
        </w:rPr>
        <w:t>For ASA24-2018</w:t>
      </w:r>
      <w:r>
        <w:rPr>
          <w:rFonts w:ascii="Source Sans Pro" w:hAnsi="Source Sans Pro"/>
          <w:color w:val="212529"/>
          <w:sz w:val="27"/>
          <w:szCs w:val="27"/>
        </w:rPr>
        <w:t>:</w:t>
      </w:r>
    </w:p>
    <w:p w14:paraId="4C96F053" w14:textId="77777777" w:rsidR="007D4779" w:rsidRDefault="00AF54AE" w:rsidP="007D4779">
      <w:pPr>
        <w:numPr>
          <w:ilvl w:val="0"/>
          <w:numId w:val="6"/>
        </w:numPr>
        <w:shd w:val="clear" w:color="auto" w:fill="FFFFFF"/>
        <w:spacing w:before="100" w:beforeAutospacing="1" w:after="100" w:afterAutospacing="1" w:line="240" w:lineRule="auto"/>
        <w:rPr>
          <w:rFonts w:ascii="Source Sans Pro" w:hAnsi="Source Sans Pro"/>
          <w:color w:val="212529"/>
          <w:sz w:val="27"/>
          <w:szCs w:val="27"/>
        </w:rPr>
      </w:pPr>
      <w:hyperlink r:id="rId19" w:history="1">
        <w:r w:rsidR="007D4779">
          <w:rPr>
            <w:rStyle w:val="Hyperlink"/>
            <w:rFonts w:ascii="Source Sans Pro" w:hAnsi="Source Sans Pro"/>
            <w:color w:val="006EE4"/>
            <w:sz w:val="27"/>
            <w:szCs w:val="27"/>
          </w:rPr>
          <w:t>SAS code to import ASA24-2018 CSV files into SAS for Food Records </w:t>
        </w:r>
        <w:r w:rsidR="007D4779">
          <w:rPr>
            <w:rStyle w:val="Hyperlink"/>
            <w:rFonts w:ascii="Source Sans Pro" w:hAnsi="Source Sans Pro"/>
            <w:color w:val="006EE4"/>
          </w:rPr>
          <w:t>[ZIP - 10.5 KB]</w:t>
        </w:r>
      </w:hyperlink>
    </w:p>
    <w:p w14:paraId="558E9065" w14:textId="77777777" w:rsidR="007D4779" w:rsidRDefault="00AF54AE" w:rsidP="007D4779">
      <w:pPr>
        <w:numPr>
          <w:ilvl w:val="0"/>
          <w:numId w:val="6"/>
        </w:numPr>
        <w:shd w:val="clear" w:color="auto" w:fill="FFFFFF"/>
        <w:spacing w:before="100" w:beforeAutospacing="1" w:after="100" w:afterAutospacing="1" w:line="240" w:lineRule="auto"/>
        <w:rPr>
          <w:rFonts w:ascii="Source Sans Pro" w:hAnsi="Source Sans Pro"/>
          <w:color w:val="212529"/>
          <w:sz w:val="27"/>
          <w:szCs w:val="27"/>
        </w:rPr>
      </w:pPr>
      <w:hyperlink r:id="rId20" w:history="1">
        <w:r w:rsidR="007D4779">
          <w:rPr>
            <w:rStyle w:val="Hyperlink"/>
            <w:rFonts w:ascii="Source Sans Pro" w:hAnsi="Source Sans Pro"/>
            <w:color w:val="006EE4"/>
            <w:sz w:val="27"/>
            <w:szCs w:val="27"/>
          </w:rPr>
          <w:t>SAS code to import ASA24-2018 CSV files into SAS for 24-Hour Recalls </w:t>
        </w:r>
        <w:r w:rsidR="007D4779">
          <w:rPr>
            <w:rStyle w:val="Hyperlink"/>
            <w:rFonts w:ascii="Source Sans Pro" w:hAnsi="Source Sans Pro"/>
            <w:color w:val="006EE4"/>
          </w:rPr>
          <w:t>[ZIP - 10.2 KB]</w:t>
        </w:r>
      </w:hyperlink>
    </w:p>
    <w:p w14:paraId="59465047" w14:textId="77777777" w:rsidR="007D4779" w:rsidRDefault="007D4779" w:rsidP="007D4779">
      <w:pPr>
        <w:shd w:val="clear" w:color="auto" w:fill="FFFFFF"/>
        <w:spacing w:after="0"/>
        <w:rPr>
          <w:rFonts w:ascii="Source Sans Pro" w:hAnsi="Source Sans Pro"/>
          <w:color w:val="212529"/>
          <w:sz w:val="27"/>
          <w:szCs w:val="27"/>
        </w:rPr>
      </w:pPr>
      <w:r>
        <w:rPr>
          <w:rStyle w:val="Strong"/>
          <w:rFonts w:ascii="Source Sans Pro" w:hAnsi="Source Sans Pro"/>
          <w:color w:val="212529"/>
          <w:sz w:val="27"/>
          <w:szCs w:val="27"/>
        </w:rPr>
        <w:t>For ASA24-2016</w:t>
      </w:r>
      <w:r>
        <w:rPr>
          <w:rFonts w:ascii="Source Sans Pro" w:hAnsi="Source Sans Pro"/>
          <w:color w:val="212529"/>
          <w:sz w:val="27"/>
          <w:szCs w:val="27"/>
        </w:rPr>
        <w:t>:</w:t>
      </w:r>
    </w:p>
    <w:p w14:paraId="7982889C" w14:textId="77777777" w:rsidR="007D4779" w:rsidRDefault="00AF54AE" w:rsidP="007D4779">
      <w:pPr>
        <w:numPr>
          <w:ilvl w:val="0"/>
          <w:numId w:val="7"/>
        </w:numPr>
        <w:shd w:val="clear" w:color="auto" w:fill="FFFFFF"/>
        <w:spacing w:before="100" w:beforeAutospacing="1" w:after="100" w:afterAutospacing="1" w:line="240" w:lineRule="auto"/>
        <w:rPr>
          <w:rFonts w:ascii="Source Sans Pro" w:hAnsi="Source Sans Pro"/>
          <w:color w:val="212529"/>
          <w:sz w:val="27"/>
          <w:szCs w:val="27"/>
        </w:rPr>
      </w:pPr>
      <w:hyperlink r:id="rId21" w:history="1">
        <w:r w:rsidR="007D4779">
          <w:rPr>
            <w:rStyle w:val="Hyperlink"/>
            <w:rFonts w:ascii="Source Sans Pro" w:hAnsi="Source Sans Pro"/>
            <w:color w:val="006EE4"/>
            <w:sz w:val="27"/>
            <w:szCs w:val="27"/>
          </w:rPr>
          <w:t>SAS code to import ASA24-2016 CSV files into SAS for Food Records </w:t>
        </w:r>
        <w:r w:rsidR="007D4779">
          <w:rPr>
            <w:rStyle w:val="Hyperlink"/>
            <w:rFonts w:ascii="Source Sans Pro" w:hAnsi="Source Sans Pro"/>
            <w:color w:val="006EE4"/>
          </w:rPr>
          <w:t>[ZIP - 22.4 KB]</w:t>
        </w:r>
      </w:hyperlink>
    </w:p>
    <w:p w14:paraId="1FBFBA31" w14:textId="77777777" w:rsidR="007D4779" w:rsidRDefault="00AF54AE" w:rsidP="007D4779">
      <w:pPr>
        <w:numPr>
          <w:ilvl w:val="0"/>
          <w:numId w:val="7"/>
        </w:numPr>
        <w:shd w:val="clear" w:color="auto" w:fill="FFFFFF"/>
        <w:spacing w:before="100" w:beforeAutospacing="1" w:after="100" w:afterAutospacing="1" w:line="240" w:lineRule="auto"/>
        <w:rPr>
          <w:rFonts w:ascii="Source Sans Pro" w:hAnsi="Source Sans Pro"/>
          <w:color w:val="212529"/>
          <w:sz w:val="27"/>
          <w:szCs w:val="27"/>
        </w:rPr>
      </w:pPr>
      <w:hyperlink r:id="rId22" w:history="1">
        <w:r w:rsidR="007D4779">
          <w:rPr>
            <w:rStyle w:val="Hyperlink"/>
            <w:rFonts w:ascii="Source Sans Pro" w:hAnsi="Source Sans Pro"/>
            <w:color w:val="006EE4"/>
            <w:sz w:val="27"/>
            <w:szCs w:val="27"/>
          </w:rPr>
          <w:t>SAS code to import ASA24-2016 CSV files into SAS for 24-Hour Recalls </w:t>
        </w:r>
        <w:r w:rsidR="007D4779">
          <w:rPr>
            <w:rStyle w:val="Hyperlink"/>
            <w:rFonts w:ascii="Source Sans Pro" w:hAnsi="Source Sans Pro"/>
            <w:color w:val="006EE4"/>
          </w:rPr>
          <w:t>[ZIP - 22.3 KB]</w:t>
        </w:r>
      </w:hyperlink>
    </w:p>
    <w:p w14:paraId="1956A479" w14:textId="77777777" w:rsidR="007D4779" w:rsidRDefault="007D4779" w:rsidP="007D4779">
      <w:pPr>
        <w:pStyle w:val="Heading2"/>
        <w:shd w:val="clear" w:color="auto" w:fill="FFFFFF"/>
        <w:spacing w:before="0" w:beforeAutospacing="0"/>
        <w:rPr>
          <w:rFonts w:ascii="Source Sans Pro" w:hAnsi="Source Sans Pro"/>
          <w:color w:val="212529"/>
        </w:rPr>
      </w:pPr>
      <w:bookmarkStart w:id="19" w:name="calculate"/>
      <w:bookmarkEnd w:id="19"/>
      <w:r>
        <w:rPr>
          <w:rFonts w:ascii="Source Sans Pro" w:hAnsi="Source Sans Pro"/>
          <w:color w:val="212529"/>
        </w:rPr>
        <w:t>Calculating Food Patterns Equivalents Database (FPED) Food Group Equivalents</w:t>
      </w:r>
    </w:p>
    <w:p w14:paraId="2BF0720D"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The underlying food group databases for ASA24 versions prior to ASA24-2016 are not directly comparable (</w:t>
      </w:r>
      <w:hyperlink r:id="rId23" w:history="1">
        <w:r>
          <w:rPr>
            <w:rStyle w:val="Hyperlink"/>
            <w:rFonts w:ascii="Source Sans Pro" w:hAnsi="Source Sans Pro"/>
            <w:color w:val="006EE4"/>
            <w:sz w:val="27"/>
            <w:szCs w:val="27"/>
          </w:rPr>
          <w:t>see a table comparing the features of all versions of ASA24</w:t>
        </w:r>
      </w:hyperlink>
      <w:r>
        <w:rPr>
          <w:rFonts w:ascii="Source Sans Pro" w:hAnsi="Source Sans Pro"/>
          <w:color w:val="212529"/>
          <w:sz w:val="27"/>
          <w:szCs w:val="27"/>
        </w:rPr>
        <w:t>).</w:t>
      </w:r>
    </w:p>
    <w:p w14:paraId="42542A20"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The 2011, 2012 and 2014 versions of ASA24 provided food group output from the United States Department of Agriculture’s (USDA) MyPyramid Equivalents Database (MPED). Below, we provide SAS code which computes food group variables into the more recent </w:t>
      </w:r>
      <w:hyperlink r:id="rId24" w:history="1">
        <w:r>
          <w:rPr>
            <w:rStyle w:val="Hyperlink"/>
            <w:rFonts w:ascii="Source Sans Pro" w:hAnsi="Source Sans Pro"/>
            <w:color w:val="006EE4"/>
            <w:sz w:val="27"/>
            <w:szCs w:val="27"/>
          </w:rPr>
          <w:t>Food Patterns Equivalents Database</w:t>
        </w:r>
      </w:hyperlink>
      <w:r>
        <w:rPr>
          <w:rFonts w:ascii="Source Sans Pro" w:hAnsi="Source Sans Pro"/>
          <w:color w:val="212529"/>
          <w:sz w:val="27"/>
          <w:szCs w:val="27"/>
        </w:rPr>
        <w:t xml:space="preserve"> (FPED) which was used in ASA24-2018 and ASA24-2016. After this calculation is complete, food group data from ASA24 2011, 2012, and 2014 can be harmonized with food group </w:t>
      </w:r>
      <w:r>
        <w:rPr>
          <w:rFonts w:ascii="Source Sans Pro" w:hAnsi="Source Sans Pro"/>
          <w:color w:val="212529"/>
          <w:sz w:val="27"/>
          <w:szCs w:val="27"/>
        </w:rPr>
        <w:lastRenderedPageBreak/>
        <w:t>data from ASA24-2016 and ASA24-2018; and can be used to compute the Healthy Eating Index-2015 (HEI-2015) and the Healthy Eating Index-2010 (HEI-2010).</w:t>
      </w:r>
    </w:p>
    <w:p w14:paraId="31E0D974"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Nutrient database variables did not change between older versions of ASA24 and the more recent ASA24-2018, therefore, no conversion code is required for harmonization. However, while the nutrient variables and units have not changed from one version of ASA24 to another, there have been updates to the underlying </w:t>
      </w:r>
      <w:hyperlink r:id="rId25" w:history="1">
        <w:r>
          <w:rPr>
            <w:rStyle w:val="Hyperlink"/>
            <w:rFonts w:ascii="Source Sans Pro" w:hAnsi="Source Sans Pro"/>
            <w:color w:val="006EE4"/>
            <w:sz w:val="27"/>
            <w:szCs w:val="27"/>
          </w:rPr>
          <w:t>Food and Nutrient Database for Dietary Studies</w:t>
        </w:r>
      </w:hyperlink>
      <w:r>
        <w:rPr>
          <w:rFonts w:ascii="Source Sans Pro" w:hAnsi="Source Sans Pro"/>
          <w:color w:val="212529"/>
          <w:sz w:val="27"/>
          <w:szCs w:val="27"/>
        </w:rPr>
        <w:t> (FNDDS). This may result in some slight variation in actual nutrient and food group amounts due to updates to the data.</w:t>
      </w:r>
    </w:p>
    <w:p w14:paraId="1A030A17"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Fonts w:ascii="Source Sans Pro" w:hAnsi="Source Sans Pro"/>
          <w:color w:val="212529"/>
          <w:sz w:val="27"/>
          <w:szCs w:val="27"/>
        </w:rPr>
        <w:t>There are two SAS programs provided.  The first generates FPED for ASA24-2011/12 and the second for ASA24-2014.  The SAS programs use the Excel file, also provided below. Comments in the SAS program indicate where it needs to be edited to provide the folder location of ASA24 data relevant to the user’s own network.</w:t>
      </w:r>
    </w:p>
    <w:p w14:paraId="01A6CAC2" w14:textId="77777777" w:rsidR="007D4779" w:rsidRDefault="00AF54AE" w:rsidP="007D4779">
      <w:pPr>
        <w:numPr>
          <w:ilvl w:val="0"/>
          <w:numId w:val="8"/>
        </w:numPr>
        <w:shd w:val="clear" w:color="auto" w:fill="FFFFFF"/>
        <w:spacing w:before="100" w:beforeAutospacing="1" w:after="100" w:afterAutospacing="1" w:line="240" w:lineRule="auto"/>
        <w:rPr>
          <w:rFonts w:ascii="Source Sans Pro" w:hAnsi="Source Sans Pro"/>
          <w:color w:val="212529"/>
          <w:sz w:val="27"/>
          <w:szCs w:val="27"/>
        </w:rPr>
      </w:pPr>
      <w:hyperlink r:id="rId26" w:history="1">
        <w:r w:rsidR="007D4779">
          <w:rPr>
            <w:rStyle w:val="Hyperlink"/>
            <w:rFonts w:ascii="Source Sans Pro" w:hAnsi="Source Sans Pro"/>
            <w:color w:val="006EE4"/>
            <w:sz w:val="27"/>
            <w:szCs w:val="27"/>
          </w:rPr>
          <w:t>ASA242011-2012Kids-FPED-Calculations </w:t>
        </w:r>
        <w:r w:rsidR="007D4779">
          <w:rPr>
            <w:rStyle w:val="Hyperlink"/>
            <w:rFonts w:ascii="Source Sans Pro" w:hAnsi="Source Sans Pro"/>
            <w:color w:val="006EE4"/>
          </w:rPr>
          <w:t>[ZIP - 8.0 KB]</w:t>
        </w:r>
      </w:hyperlink>
    </w:p>
    <w:p w14:paraId="76BD2301" w14:textId="77777777" w:rsidR="007D4779" w:rsidRDefault="00AF54AE" w:rsidP="007D4779">
      <w:pPr>
        <w:numPr>
          <w:ilvl w:val="0"/>
          <w:numId w:val="8"/>
        </w:numPr>
        <w:shd w:val="clear" w:color="auto" w:fill="FFFFFF"/>
        <w:spacing w:before="100" w:beforeAutospacing="1" w:after="100" w:afterAutospacing="1" w:line="240" w:lineRule="auto"/>
        <w:rPr>
          <w:rFonts w:ascii="Source Sans Pro" w:hAnsi="Source Sans Pro"/>
          <w:color w:val="212529"/>
          <w:sz w:val="27"/>
          <w:szCs w:val="27"/>
        </w:rPr>
      </w:pPr>
      <w:hyperlink r:id="rId27" w:history="1">
        <w:r w:rsidR="007D4779">
          <w:rPr>
            <w:rStyle w:val="Hyperlink"/>
            <w:rFonts w:ascii="Source Sans Pro" w:hAnsi="Source Sans Pro"/>
            <w:color w:val="006EE4"/>
            <w:sz w:val="27"/>
            <w:szCs w:val="27"/>
          </w:rPr>
          <w:t>ASA242014-2014Kids-FPED-Calculations </w:t>
        </w:r>
        <w:r w:rsidR="007D4779">
          <w:rPr>
            <w:rStyle w:val="Hyperlink"/>
            <w:rFonts w:ascii="Source Sans Pro" w:hAnsi="Source Sans Pro"/>
            <w:color w:val="006EE4"/>
          </w:rPr>
          <w:t>[ZIP - 32.0 KB]</w:t>
        </w:r>
      </w:hyperlink>
    </w:p>
    <w:p w14:paraId="50F4D5D9" w14:textId="77777777" w:rsidR="007D4779" w:rsidRDefault="00AF54AE" w:rsidP="007D4779">
      <w:pPr>
        <w:numPr>
          <w:ilvl w:val="0"/>
          <w:numId w:val="8"/>
        </w:numPr>
        <w:shd w:val="clear" w:color="auto" w:fill="FFFFFF"/>
        <w:spacing w:before="100" w:beforeAutospacing="1" w:after="100" w:afterAutospacing="1" w:line="240" w:lineRule="auto"/>
        <w:rPr>
          <w:rFonts w:ascii="Source Sans Pro" w:hAnsi="Source Sans Pro"/>
          <w:color w:val="212529"/>
          <w:sz w:val="27"/>
          <w:szCs w:val="27"/>
        </w:rPr>
      </w:pPr>
      <w:hyperlink r:id="rId28" w:tgtFrame="_blank" w:history="1">
        <w:r w:rsidR="007D4779">
          <w:rPr>
            <w:rStyle w:val="Hyperlink"/>
            <w:rFonts w:ascii="Source Sans Pro" w:hAnsi="Source Sans Pro"/>
            <w:color w:val="006EE4"/>
            <w:sz w:val="27"/>
            <w:szCs w:val="27"/>
          </w:rPr>
          <w:t>FPED-for-FNDDS4.1-Merged </w:t>
        </w:r>
        <w:r w:rsidR="007D4779">
          <w:rPr>
            <w:rStyle w:val="Hyperlink"/>
            <w:rFonts w:ascii="Source Sans Pro" w:hAnsi="Source Sans Pro"/>
            <w:color w:val="006EE4"/>
          </w:rPr>
          <w:t>[XLSX - 1.39 MB]</w:t>
        </w:r>
      </w:hyperlink>
    </w:p>
    <w:p w14:paraId="5BBCCE35" w14:textId="77777777" w:rsidR="007D4779" w:rsidRDefault="007D4779" w:rsidP="007D4779">
      <w:pPr>
        <w:pStyle w:val="NormalWeb"/>
        <w:shd w:val="clear" w:color="auto" w:fill="FFFFFF"/>
        <w:spacing w:before="0" w:beforeAutospacing="0"/>
        <w:rPr>
          <w:rFonts w:ascii="Source Sans Pro" w:hAnsi="Source Sans Pro"/>
          <w:color w:val="212529"/>
          <w:sz w:val="27"/>
          <w:szCs w:val="27"/>
        </w:rPr>
      </w:pPr>
      <w:r>
        <w:rPr>
          <w:rStyle w:val="Emphasis"/>
          <w:rFonts w:ascii="Source Sans Pro" w:hAnsi="Source Sans Pro"/>
          <w:color w:val="212529"/>
          <w:sz w:val="27"/>
          <w:szCs w:val="27"/>
        </w:rPr>
        <w:t>ASA24 is a registered trademark of HHS.</w:t>
      </w:r>
    </w:p>
    <w:p w14:paraId="55C391CA" w14:textId="77777777" w:rsidR="007D4779" w:rsidRDefault="007D4779"/>
    <w:sectPr w:rsidR="007D477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Tara Lynn Paul" w:date="2024-04-22T16:52:00Z" w:initials="TP">
    <w:p w14:paraId="52B605B2" w14:textId="77777777" w:rsidR="001B27EE" w:rsidRDefault="001B27EE" w:rsidP="001B27EE">
      <w:pPr>
        <w:pStyle w:val="CommentText"/>
      </w:pPr>
      <w:r>
        <w:rPr>
          <w:rStyle w:val="CommentReference"/>
        </w:rPr>
        <w:annotationRef/>
      </w:r>
      <w:r>
        <w:t>asa24-2024-record-programs</w:t>
      </w:r>
    </w:p>
  </w:comment>
  <w:comment w:id="12" w:author="Tara Lynn Paul" w:date="2024-04-22T16:53:00Z" w:initials="TP">
    <w:p w14:paraId="709C742B" w14:textId="77777777" w:rsidR="001B27EE" w:rsidRDefault="001B27EE" w:rsidP="001B27EE">
      <w:pPr>
        <w:pStyle w:val="CommentText"/>
      </w:pPr>
      <w:r>
        <w:rPr>
          <w:rStyle w:val="CommentReference"/>
        </w:rPr>
        <w:annotationRef/>
      </w:r>
      <w:r>
        <w:t>asa24-2024-recall-programs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B605B2" w15:done="0"/>
  <w15:commentEx w15:paraId="709C74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632F69" w16cex:dateUtc="2024-04-22T20:52:00Z"/>
  <w16cex:commentExtensible w16cex:durableId="082054B8" w16cex:dateUtc="2024-04-22T2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B605B2" w16cid:durableId="0D632F69"/>
  <w16cid:commentId w16cid:paraId="709C742B" w16cid:durableId="082054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rriweather">
    <w:charset w:val="00"/>
    <w:family w:val="auto"/>
    <w:pitch w:val="variable"/>
    <w:sig w:usb0="20000207" w:usb1="00000002" w:usb2="00000000" w:usb3="00000000" w:csb0="00000197"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A7089"/>
    <w:multiLevelType w:val="multilevel"/>
    <w:tmpl w:val="24960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B33FA"/>
    <w:multiLevelType w:val="hybridMultilevel"/>
    <w:tmpl w:val="8998F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91A94"/>
    <w:multiLevelType w:val="multilevel"/>
    <w:tmpl w:val="8590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FB2F50"/>
    <w:multiLevelType w:val="multilevel"/>
    <w:tmpl w:val="918C3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76FB8"/>
    <w:multiLevelType w:val="multilevel"/>
    <w:tmpl w:val="6934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45A5B"/>
    <w:multiLevelType w:val="multilevel"/>
    <w:tmpl w:val="58A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FC1144"/>
    <w:multiLevelType w:val="multilevel"/>
    <w:tmpl w:val="37841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F72DAE"/>
    <w:multiLevelType w:val="hybridMultilevel"/>
    <w:tmpl w:val="739C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732C66"/>
    <w:multiLevelType w:val="multilevel"/>
    <w:tmpl w:val="26560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F2505E"/>
    <w:multiLevelType w:val="multilevel"/>
    <w:tmpl w:val="EE22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7007032">
    <w:abstractNumId w:val="2"/>
  </w:num>
  <w:num w:numId="2" w16cid:durableId="557017072">
    <w:abstractNumId w:val="0"/>
  </w:num>
  <w:num w:numId="3" w16cid:durableId="646474334">
    <w:abstractNumId w:val="9"/>
  </w:num>
  <w:num w:numId="4" w16cid:durableId="1779635984">
    <w:abstractNumId w:val="5"/>
  </w:num>
  <w:num w:numId="5" w16cid:durableId="2082367766">
    <w:abstractNumId w:val="6"/>
  </w:num>
  <w:num w:numId="6" w16cid:durableId="1037966940">
    <w:abstractNumId w:val="4"/>
  </w:num>
  <w:num w:numId="7" w16cid:durableId="1614945516">
    <w:abstractNumId w:val="3"/>
  </w:num>
  <w:num w:numId="8" w16cid:durableId="1069041110">
    <w:abstractNumId w:val="8"/>
  </w:num>
  <w:num w:numId="9" w16cid:durableId="1807622062">
    <w:abstractNumId w:val="1"/>
  </w:num>
  <w:num w:numId="10" w16cid:durableId="207134268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ra Lynn Paul">
    <w15:presenceInfo w15:providerId="AD" w15:userId="S::TaraLynnPaul@westat.com::d23efe8f-433a-49a2-9c00-8434779f95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79"/>
    <w:rsid w:val="001B27EE"/>
    <w:rsid w:val="00224E0D"/>
    <w:rsid w:val="007D4779"/>
    <w:rsid w:val="00AF54AE"/>
    <w:rsid w:val="00ED3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E0CB0"/>
  <w15:chartTrackingRefBased/>
  <w15:docId w15:val="{BE13B887-7750-42FE-9961-0D22DD9B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47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47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4779"/>
    <w:rPr>
      <w:color w:val="0563C1" w:themeColor="hyperlink"/>
      <w:u w:val="single"/>
    </w:rPr>
  </w:style>
  <w:style w:type="character" w:styleId="UnresolvedMention">
    <w:name w:val="Unresolved Mention"/>
    <w:basedOn w:val="DefaultParagraphFont"/>
    <w:uiPriority w:val="99"/>
    <w:semiHidden/>
    <w:unhideWhenUsed/>
    <w:rsid w:val="007D4779"/>
    <w:rPr>
      <w:color w:val="605E5C"/>
      <w:shd w:val="clear" w:color="auto" w:fill="E1DFDD"/>
    </w:rPr>
  </w:style>
  <w:style w:type="character" w:customStyle="1" w:styleId="Heading1Char">
    <w:name w:val="Heading 1 Char"/>
    <w:basedOn w:val="DefaultParagraphFont"/>
    <w:link w:val="Heading1"/>
    <w:uiPriority w:val="9"/>
    <w:rsid w:val="007D477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4779"/>
    <w:rPr>
      <w:rFonts w:ascii="Times New Roman" w:eastAsia="Times New Roman" w:hAnsi="Times New Roman" w:cs="Times New Roman"/>
      <w:b/>
      <w:bCs/>
      <w:sz w:val="36"/>
      <w:szCs w:val="36"/>
    </w:rPr>
  </w:style>
  <w:style w:type="paragraph" w:customStyle="1" w:styleId="breadcrumb-item">
    <w:name w:val="breadcrumb-item"/>
    <w:basedOn w:val="Normal"/>
    <w:rsid w:val="007D47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rsid w:val="007D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7D4779"/>
  </w:style>
  <w:style w:type="paragraph" w:styleId="NormalWeb">
    <w:name w:val="Normal (Web)"/>
    <w:basedOn w:val="Normal"/>
    <w:uiPriority w:val="99"/>
    <w:semiHidden/>
    <w:unhideWhenUsed/>
    <w:rsid w:val="007D47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4779"/>
    <w:rPr>
      <w:b/>
      <w:bCs/>
    </w:rPr>
  </w:style>
  <w:style w:type="character" w:styleId="Emphasis">
    <w:name w:val="Emphasis"/>
    <w:basedOn w:val="DefaultParagraphFont"/>
    <w:uiPriority w:val="20"/>
    <w:qFormat/>
    <w:rsid w:val="007D4779"/>
    <w:rPr>
      <w:i/>
      <w:iCs/>
    </w:rPr>
  </w:style>
  <w:style w:type="paragraph" w:styleId="Revision">
    <w:name w:val="Revision"/>
    <w:hidden/>
    <w:uiPriority w:val="99"/>
    <w:semiHidden/>
    <w:rsid w:val="007D4779"/>
    <w:pPr>
      <w:spacing w:after="0" w:line="240" w:lineRule="auto"/>
    </w:pPr>
  </w:style>
  <w:style w:type="paragraph" w:styleId="ListParagraph">
    <w:name w:val="List Paragraph"/>
    <w:basedOn w:val="Normal"/>
    <w:uiPriority w:val="34"/>
    <w:qFormat/>
    <w:rsid w:val="007D4779"/>
    <w:pPr>
      <w:ind w:left="720"/>
      <w:contextualSpacing/>
    </w:pPr>
  </w:style>
  <w:style w:type="character" w:styleId="CommentReference">
    <w:name w:val="annotation reference"/>
    <w:basedOn w:val="DefaultParagraphFont"/>
    <w:uiPriority w:val="99"/>
    <w:semiHidden/>
    <w:unhideWhenUsed/>
    <w:rsid w:val="007D4779"/>
    <w:rPr>
      <w:sz w:val="16"/>
      <w:szCs w:val="16"/>
    </w:rPr>
  </w:style>
  <w:style w:type="paragraph" w:styleId="CommentText">
    <w:name w:val="annotation text"/>
    <w:basedOn w:val="Normal"/>
    <w:link w:val="CommentTextChar"/>
    <w:uiPriority w:val="99"/>
    <w:unhideWhenUsed/>
    <w:rsid w:val="007D4779"/>
    <w:pPr>
      <w:spacing w:line="240" w:lineRule="auto"/>
    </w:pPr>
    <w:rPr>
      <w:sz w:val="20"/>
      <w:szCs w:val="20"/>
    </w:rPr>
  </w:style>
  <w:style w:type="character" w:customStyle="1" w:styleId="CommentTextChar">
    <w:name w:val="Comment Text Char"/>
    <w:basedOn w:val="DefaultParagraphFont"/>
    <w:link w:val="CommentText"/>
    <w:uiPriority w:val="99"/>
    <w:rsid w:val="007D4779"/>
    <w:rPr>
      <w:sz w:val="20"/>
      <w:szCs w:val="20"/>
    </w:rPr>
  </w:style>
  <w:style w:type="paragraph" w:styleId="CommentSubject">
    <w:name w:val="annotation subject"/>
    <w:basedOn w:val="CommentText"/>
    <w:next w:val="CommentText"/>
    <w:link w:val="CommentSubjectChar"/>
    <w:uiPriority w:val="99"/>
    <w:semiHidden/>
    <w:unhideWhenUsed/>
    <w:rsid w:val="007D4779"/>
    <w:rPr>
      <w:b/>
      <w:bCs/>
    </w:rPr>
  </w:style>
  <w:style w:type="character" w:customStyle="1" w:styleId="CommentSubjectChar">
    <w:name w:val="Comment Subject Char"/>
    <w:basedOn w:val="CommentTextChar"/>
    <w:link w:val="CommentSubject"/>
    <w:uiPriority w:val="99"/>
    <w:semiHidden/>
    <w:rsid w:val="007D47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839964">
      <w:bodyDiv w:val="1"/>
      <w:marLeft w:val="0"/>
      <w:marRight w:val="0"/>
      <w:marTop w:val="0"/>
      <w:marBottom w:val="0"/>
      <w:divBdr>
        <w:top w:val="none" w:sz="0" w:space="0" w:color="auto"/>
        <w:left w:val="none" w:sz="0" w:space="0" w:color="auto"/>
        <w:bottom w:val="none" w:sz="0" w:space="0" w:color="auto"/>
        <w:right w:val="none" w:sz="0" w:space="0" w:color="auto"/>
      </w:divBdr>
      <w:divsChild>
        <w:div w:id="1602832697">
          <w:marLeft w:val="0"/>
          <w:marRight w:val="0"/>
          <w:marTop w:val="0"/>
          <w:marBottom w:val="0"/>
          <w:divBdr>
            <w:top w:val="none" w:sz="0" w:space="0" w:color="auto"/>
            <w:left w:val="none" w:sz="0" w:space="0" w:color="auto"/>
            <w:bottom w:val="none" w:sz="0" w:space="0" w:color="auto"/>
            <w:right w:val="none" w:sz="0" w:space="0" w:color="auto"/>
          </w:divBdr>
        </w:div>
        <w:div w:id="209655713">
          <w:marLeft w:val="0"/>
          <w:marRight w:val="0"/>
          <w:marTop w:val="0"/>
          <w:marBottom w:val="0"/>
          <w:divBdr>
            <w:top w:val="none" w:sz="0" w:space="0" w:color="auto"/>
            <w:left w:val="none" w:sz="0" w:space="0" w:color="auto"/>
            <w:bottom w:val="none" w:sz="0" w:space="0" w:color="auto"/>
            <w:right w:val="none" w:sz="0" w:space="0" w:color="auto"/>
          </w:divBdr>
        </w:div>
        <w:div w:id="1047417119">
          <w:marLeft w:val="-225"/>
          <w:marRight w:val="-225"/>
          <w:marTop w:val="0"/>
          <w:marBottom w:val="0"/>
          <w:divBdr>
            <w:top w:val="none" w:sz="0" w:space="0" w:color="auto"/>
            <w:left w:val="none" w:sz="0" w:space="0" w:color="auto"/>
            <w:bottom w:val="none" w:sz="0" w:space="0" w:color="auto"/>
            <w:right w:val="none" w:sz="0" w:space="0" w:color="auto"/>
          </w:divBdr>
          <w:divsChild>
            <w:div w:id="1333754234">
              <w:marLeft w:val="0"/>
              <w:marRight w:val="0"/>
              <w:marTop w:val="0"/>
              <w:marBottom w:val="0"/>
              <w:divBdr>
                <w:top w:val="none" w:sz="0" w:space="0" w:color="auto"/>
                <w:left w:val="none" w:sz="0" w:space="0" w:color="auto"/>
                <w:bottom w:val="none" w:sz="0" w:space="0" w:color="auto"/>
                <w:right w:val="none" w:sz="0" w:space="0" w:color="auto"/>
              </w:divBdr>
              <w:divsChild>
                <w:div w:id="1486045494">
                  <w:marLeft w:val="0"/>
                  <w:marRight w:val="0"/>
                  <w:marTop w:val="0"/>
                  <w:marBottom w:val="0"/>
                  <w:divBdr>
                    <w:top w:val="none" w:sz="0" w:space="0" w:color="auto"/>
                    <w:left w:val="none" w:sz="0" w:space="0" w:color="auto"/>
                    <w:bottom w:val="none" w:sz="0" w:space="0" w:color="auto"/>
                    <w:right w:val="none" w:sz="0" w:space="0" w:color="auto"/>
                  </w:divBdr>
                  <w:divsChild>
                    <w:div w:id="1490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336">
              <w:marLeft w:val="0"/>
              <w:marRight w:val="0"/>
              <w:marTop w:val="0"/>
              <w:marBottom w:val="0"/>
              <w:divBdr>
                <w:top w:val="none" w:sz="0" w:space="0" w:color="auto"/>
                <w:left w:val="none" w:sz="0" w:space="0" w:color="auto"/>
                <w:bottom w:val="none" w:sz="0" w:space="0" w:color="auto"/>
                <w:right w:val="none" w:sz="0" w:space="0" w:color="auto"/>
              </w:divBdr>
              <w:divsChild>
                <w:div w:id="6099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i.grants.cancer.gov/asa24/resources/cleaning.html" TargetMode="External"/><Relationship Id="rId13" Type="http://schemas.microsoft.com/office/2016/09/relationships/commentsIds" Target="commentsIds.xml"/><Relationship Id="rId18" Type="http://schemas.openxmlformats.org/officeDocument/2006/relationships/hyperlink" Target="https://epi.grants.cancer.gov/asa24/resources/asa24-2020-recall-programs.zip" TargetMode="External"/><Relationship Id="rId26" Type="http://schemas.openxmlformats.org/officeDocument/2006/relationships/hyperlink" Target="https://epi.grants.cancer.gov/asa24/resources/ASA242011-2012Kids-FPED-Calculations.sas" TargetMode="External"/><Relationship Id="rId3" Type="http://schemas.openxmlformats.org/officeDocument/2006/relationships/settings" Target="settings.xml"/><Relationship Id="rId21" Type="http://schemas.openxmlformats.org/officeDocument/2006/relationships/hyperlink" Target="https://epi.grants.cancer.gov/asa24/resources/asa24-2016-record.zip" TargetMode="External"/><Relationship Id="rId7" Type="http://schemas.openxmlformats.org/officeDocument/2006/relationships/hyperlink" Target="https://epi.grants.cancer.gov/asa24/resources/cleaning.html" TargetMode="External"/><Relationship Id="rId12" Type="http://schemas.microsoft.com/office/2011/relationships/commentsExtended" Target="commentsExtended.xml"/><Relationship Id="rId17" Type="http://schemas.openxmlformats.org/officeDocument/2006/relationships/hyperlink" Target="https://epi.grants.cancer.gov/asa24/resources/asa24-2020-record-programs.zip" TargetMode="External"/><Relationship Id="rId25" Type="http://schemas.openxmlformats.org/officeDocument/2006/relationships/hyperlink" Target="https://www.ars.usda.gov/northeast-area/beltsville-md-bhnrc/beltsville-human-nutrition-research-center/food-surveys-research-group/docs/fndds/" TargetMode="External"/><Relationship Id="rId2" Type="http://schemas.openxmlformats.org/officeDocument/2006/relationships/styles" Target="styles.xml"/><Relationship Id="rId16" Type="http://schemas.openxmlformats.org/officeDocument/2006/relationships/hyperlink" Target="https://epi.grants.cancer.gov/asa24/resources/asa24-2020-recall-programs.zip" TargetMode="External"/><Relationship Id="rId20" Type="http://schemas.openxmlformats.org/officeDocument/2006/relationships/hyperlink" Target="https://epi.grants.cancer.gov/asa24/resources/asa24-2018-recall.zip"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omments" Target="comments.xml"/><Relationship Id="rId24" Type="http://schemas.openxmlformats.org/officeDocument/2006/relationships/hyperlink" Target="https://www.ars.usda.gov/northeast-area/beltsville-md-bhnrc/beltsville-human-nutrition-research-center/food-surveys-research-group/docs/fped-overview/" TargetMode="External"/><Relationship Id="rId5" Type="http://schemas.openxmlformats.org/officeDocument/2006/relationships/hyperlink" Target="https://epi.grants.cancer.gov/asa24/resources/cleaning.html" TargetMode="External"/><Relationship Id="rId15" Type="http://schemas.openxmlformats.org/officeDocument/2006/relationships/hyperlink" Target="https://epi.grants.cancer.gov/asa24/resources/asa24-2020-record-programs.zip" TargetMode="External"/><Relationship Id="rId23" Type="http://schemas.openxmlformats.org/officeDocument/2006/relationships/hyperlink" Target="https://epi.grants.cancer.gov/asa24/comparison.html" TargetMode="External"/><Relationship Id="rId28" Type="http://schemas.openxmlformats.org/officeDocument/2006/relationships/hyperlink" Target="https://epi.grants.cancer.gov/asa24/resources/FPED-for-FNDDS4.1-merged.xlsx" TargetMode="External"/><Relationship Id="rId10" Type="http://schemas.openxmlformats.org/officeDocument/2006/relationships/hyperlink" Target="https://epi.grants.cancer.gov/asa24/resources/asa24-data-cleaning-2020.pdf" TargetMode="External"/><Relationship Id="rId19" Type="http://schemas.openxmlformats.org/officeDocument/2006/relationships/hyperlink" Target="https://epi.grants.cancer.gov/asa24/resources/asa24-2018-record.zi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pi.grants.cancer.gov/asa24/resources/cleaning.html" TargetMode="External"/><Relationship Id="rId14" Type="http://schemas.microsoft.com/office/2018/08/relationships/commentsExtensible" Target="commentsExtensible.xml"/><Relationship Id="rId22" Type="http://schemas.openxmlformats.org/officeDocument/2006/relationships/hyperlink" Target="https://epi.grants.cancer.gov/asa24/resources/asa24-2016-recall.zip" TargetMode="External"/><Relationship Id="rId27" Type="http://schemas.openxmlformats.org/officeDocument/2006/relationships/hyperlink" Target="https://epi.grants.cancer.gov/asa24/resources/ASA242014-2014Kids-FPED-Calculations.sas"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853</Words>
  <Characters>4867</Characters>
  <Application>Microsoft Office Word</Application>
  <DocSecurity>0</DocSecurity>
  <Lines>40</Lines>
  <Paragraphs>11</Paragraphs>
  <ScaleCrop>false</ScaleCrop>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Kaefer, Christie (NIH/NCI) [E]</cp:lastModifiedBy>
  <cp:revision>3</cp:revision>
  <dcterms:created xsi:type="dcterms:W3CDTF">2024-04-25T20:08:00Z</dcterms:created>
  <dcterms:modified xsi:type="dcterms:W3CDTF">2024-04-25T20:08:00Z</dcterms:modified>
</cp:coreProperties>
</file>